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2AB13E" w14:textId="77777777" w:rsidR="00340C29" w:rsidRDefault="00340C29" w:rsidP="00340C29">
      <w:pPr>
        <w:pStyle w:val="Nadpis1"/>
        <w:spacing w:after="240"/>
        <w:ind w:left="0" w:firstLine="0"/>
        <w:jc w:val="center"/>
      </w:pPr>
    </w:p>
    <w:p w14:paraId="480D48B7" w14:textId="5F5EB04C" w:rsidR="002D5BDC" w:rsidRDefault="00DA630B" w:rsidP="002D5BDC">
      <w:pPr>
        <w:pStyle w:val="Nadpis1"/>
        <w:spacing w:after="240"/>
        <w:ind w:left="0" w:firstLine="0"/>
        <w:jc w:val="center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Č</w:t>
      </w:r>
      <w:r w:rsidR="002D5BDC" w:rsidRPr="002D5BDC">
        <w:rPr>
          <w:color w:val="auto"/>
          <w:sz w:val="32"/>
          <w:szCs w:val="32"/>
        </w:rPr>
        <w:t>estné</w:t>
      </w:r>
      <w:r w:rsidR="00340C29" w:rsidRPr="002D5BDC">
        <w:rPr>
          <w:color w:val="auto"/>
          <w:sz w:val="32"/>
          <w:szCs w:val="32"/>
        </w:rPr>
        <w:t xml:space="preserve"> vyhlásenie žiadateľa</w:t>
      </w:r>
      <w:r w:rsidR="00640884" w:rsidRPr="002D5BDC"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</w:rPr>
        <w:t>- ďalšie skutočnosti</w:t>
      </w:r>
    </w:p>
    <w:p w14:paraId="2277C289" w14:textId="77777777" w:rsidR="00E75709" w:rsidRPr="00F3611F" w:rsidRDefault="00E75709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Svetlmriekazvraznenie1"/>
        <w:tblW w:w="9629" w:type="dxa"/>
        <w:tblLook w:val="04A0" w:firstRow="1" w:lastRow="0" w:firstColumn="1" w:lastColumn="0" w:noHBand="0" w:noVBand="1"/>
      </w:tblPr>
      <w:tblGrid>
        <w:gridCol w:w="2660"/>
        <w:gridCol w:w="6969"/>
      </w:tblGrid>
      <w:tr w:rsidR="00107393" w:rsidRPr="001A6AE2" w14:paraId="77481027" w14:textId="77777777" w:rsidTr="00BC26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14:paraId="2BFEF747" w14:textId="77777777" w:rsidR="00107393" w:rsidRPr="0024566F" w:rsidRDefault="00107393" w:rsidP="0024566F">
            <w:pPr>
              <w:tabs>
                <w:tab w:val="left" w:pos="1695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4566F">
              <w:rPr>
                <w:rFonts w:asciiTheme="minorHAnsi" w:hAnsiTheme="minorHAnsi" w:cstheme="minorHAnsi"/>
                <w:bCs w:val="0"/>
                <w:sz w:val="22"/>
                <w:szCs w:val="22"/>
              </w:rPr>
              <w:t>Žiadateľ</w:t>
            </w:r>
          </w:p>
        </w:tc>
        <w:tc>
          <w:tcPr>
            <w:tcW w:w="6969" w:type="dxa"/>
          </w:tcPr>
          <w:p w14:paraId="7D81CAA5" w14:textId="33595DEF" w:rsidR="00107393" w:rsidRPr="008549D2" w:rsidRDefault="00107393" w:rsidP="00107393">
            <w:pPr>
              <w:spacing w:before="60" w:after="6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107393" w:rsidRPr="001A6AE2" w14:paraId="4DA8D9A4" w14:textId="77777777" w:rsidTr="00BC2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14:paraId="22A09DE2" w14:textId="77777777" w:rsidR="00107393" w:rsidRPr="0024566F" w:rsidRDefault="00107393" w:rsidP="0024566F">
            <w:pPr>
              <w:tabs>
                <w:tab w:val="left" w:pos="1695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4566F">
              <w:rPr>
                <w:rFonts w:asciiTheme="minorHAnsi" w:hAnsiTheme="minorHAnsi" w:cstheme="minorHAnsi"/>
                <w:bCs w:val="0"/>
                <w:sz w:val="22"/>
                <w:szCs w:val="22"/>
              </w:rPr>
              <w:t>Názov projektu</w:t>
            </w:r>
          </w:p>
        </w:tc>
        <w:tc>
          <w:tcPr>
            <w:tcW w:w="6969" w:type="dxa"/>
          </w:tcPr>
          <w:p w14:paraId="06D5A85E" w14:textId="06756787" w:rsidR="00107393" w:rsidRPr="001A6AE2" w:rsidRDefault="00107393" w:rsidP="001073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7393" w:rsidRPr="001A6AE2" w14:paraId="6603D96B" w14:textId="77777777" w:rsidTr="00BC263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14:paraId="61B24AF5" w14:textId="77777777" w:rsidR="00107393" w:rsidRPr="0024566F" w:rsidRDefault="00107393" w:rsidP="0024566F">
            <w:pPr>
              <w:tabs>
                <w:tab w:val="left" w:pos="1695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4566F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Kód </w:t>
            </w:r>
            <w:proofErr w:type="spellStart"/>
            <w:r w:rsidRPr="0024566F">
              <w:rPr>
                <w:rFonts w:asciiTheme="minorHAnsi" w:hAnsiTheme="minorHAnsi" w:cstheme="minorHAnsi"/>
                <w:bCs w:val="0"/>
                <w:sz w:val="22"/>
                <w:szCs w:val="22"/>
              </w:rPr>
              <w:t>ŽoNFP</w:t>
            </w:r>
            <w:proofErr w:type="spellEnd"/>
          </w:p>
        </w:tc>
        <w:tc>
          <w:tcPr>
            <w:tcW w:w="6969" w:type="dxa"/>
          </w:tcPr>
          <w:p w14:paraId="0FF285CE" w14:textId="61116761" w:rsidR="00107393" w:rsidRPr="001A6AE2" w:rsidRDefault="00107393" w:rsidP="0010739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4E09" w:rsidRPr="001A6AE2" w14:paraId="2107064E" w14:textId="77777777" w:rsidTr="00BC2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14:paraId="3CB8D6CE" w14:textId="68AC417E" w:rsidR="00444E09" w:rsidRPr="0024566F" w:rsidRDefault="00444E09" w:rsidP="0024566F">
            <w:pPr>
              <w:tabs>
                <w:tab w:val="left" w:pos="1695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4566F">
              <w:rPr>
                <w:rFonts w:asciiTheme="minorHAnsi" w:hAnsiTheme="minorHAnsi" w:cstheme="minorHAnsi"/>
                <w:bCs w:val="0"/>
                <w:sz w:val="22"/>
                <w:szCs w:val="22"/>
              </w:rPr>
              <w:t>Kód výzvy</w:t>
            </w:r>
          </w:p>
        </w:tc>
        <w:tc>
          <w:tcPr>
            <w:tcW w:w="6969" w:type="dxa"/>
          </w:tcPr>
          <w:p w14:paraId="456DD166" w14:textId="12D14CC6" w:rsidR="00444E09" w:rsidRPr="001A6AE2" w:rsidRDefault="00433D14" w:rsidP="003C05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PRH-</w:t>
            </w:r>
            <w:r w:rsidR="0024566F">
              <w:rPr>
                <w:rFonts w:asciiTheme="minorHAnsi" w:hAnsiTheme="minorHAnsi" w:cstheme="minorHAnsi"/>
                <w:sz w:val="22"/>
                <w:szCs w:val="22"/>
              </w:rPr>
              <w:t>MPRV-00</w:t>
            </w:r>
            <w:r w:rsidR="003C0577">
              <w:rPr>
                <w:rFonts w:asciiTheme="minorHAnsi" w:hAnsiTheme="minorHAnsi" w:cstheme="minorHAnsi"/>
                <w:sz w:val="22"/>
                <w:szCs w:val="22"/>
              </w:rPr>
              <w:t>2-2025</w:t>
            </w:r>
            <w:r w:rsidR="0024566F">
              <w:rPr>
                <w:rFonts w:asciiTheme="minorHAnsi" w:hAnsiTheme="minorHAnsi" w:cstheme="minorHAnsi"/>
                <w:sz w:val="22"/>
                <w:szCs w:val="22"/>
              </w:rPr>
              <w:t>-DV-ENRAF</w:t>
            </w:r>
          </w:p>
        </w:tc>
      </w:tr>
    </w:tbl>
    <w:p w14:paraId="24535560" w14:textId="77777777" w:rsidR="00F3611F" w:rsidRPr="00F3611F" w:rsidRDefault="00F3611F">
      <w:pPr>
        <w:rPr>
          <w:rFonts w:asciiTheme="minorHAnsi" w:hAnsiTheme="minorHAnsi" w:cstheme="minorHAnsi"/>
          <w:sz w:val="22"/>
          <w:szCs w:val="22"/>
        </w:rPr>
      </w:pPr>
    </w:p>
    <w:p w14:paraId="5C59A433" w14:textId="0F8AC9F3" w:rsidR="00703446" w:rsidRDefault="00703446">
      <w:pPr>
        <w:rPr>
          <w:rFonts w:asciiTheme="minorHAnsi" w:hAnsiTheme="minorHAnsi" w:cstheme="minorHAnsi"/>
          <w:sz w:val="22"/>
          <w:szCs w:val="22"/>
        </w:rPr>
      </w:pPr>
    </w:p>
    <w:p w14:paraId="1863CD90" w14:textId="77777777" w:rsidR="00BC263D" w:rsidRDefault="00BC263D" w:rsidP="00BC263D">
      <w:pPr>
        <w:rPr>
          <w:rFonts w:asciiTheme="minorHAnsi" w:eastAsiaTheme="minorEastAsia" w:hAnsiTheme="minorHAnsi" w:cstheme="minorBidi"/>
          <w:i/>
          <w:sz w:val="18"/>
          <w:szCs w:val="18"/>
        </w:rPr>
      </w:pPr>
      <w:r>
        <w:rPr>
          <w:rFonts w:asciiTheme="minorHAnsi" w:eastAsiaTheme="minorEastAsia" w:hAnsiTheme="minorHAnsi" w:cstheme="minorBidi"/>
          <w:b/>
          <w:sz w:val="22"/>
          <w:szCs w:val="18"/>
        </w:rPr>
        <w:t>Ja dolu podpísaný, týmto čestne prehlasujem, že:</w:t>
      </w:r>
      <w:r w:rsidRPr="00BC263D">
        <w:rPr>
          <w:rFonts w:asciiTheme="minorHAnsi" w:eastAsiaTheme="minorEastAsia" w:hAnsiTheme="minorHAnsi" w:cstheme="minorBidi"/>
          <w:i/>
          <w:sz w:val="18"/>
          <w:szCs w:val="18"/>
        </w:rPr>
        <w:t xml:space="preserve"> </w:t>
      </w:r>
    </w:p>
    <w:p w14:paraId="025EF27B" w14:textId="192341B3" w:rsidR="00BC263D" w:rsidRDefault="00BC263D" w:rsidP="00BC263D">
      <w:pPr>
        <w:rPr>
          <w:rFonts w:asciiTheme="minorHAnsi" w:eastAsiaTheme="minorEastAsia" w:hAnsiTheme="minorHAnsi" w:cstheme="minorBidi"/>
          <w:i/>
          <w:sz w:val="18"/>
          <w:szCs w:val="18"/>
        </w:rPr>
      </w:pPr>
      <w:r w:rsidRPr="0024566F">
        <w:rPr>
          <w:rFonts w:asciiTheme="minorHAnsi" w:eastAsiaTheme="minorEastAsia" w:hAnsiTheme="minorHAnsi" w:cstheme="minorBidi"/>
          <w:i/>
          <w:sz w:val="18"/>
          <w:szCs w:val="18"/>
        </w:rPr>
        <w:t>(Žiadateľ si v tejto časti vyberie jednotlivé ustanovenia v závislosti od toho, ktoré vyhlásenia sú preňho relevantné)</w:t>
      </w:r>
    </w:p>
    <w:p w14:paraId="789C20A7" w14:textId="77777777" w:rsidR="003C0577" w:rsidRPr="0024566F" w:rsidRDefault="003C0577" w:rsidP="00BC263D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46"/>
        <w:gridCol w:w="8782"/>
      </w:tblGrid>
      <w:tr w:rsidR="00BC263D" w:rsidRPr="00BC263D" w14:paraId="12451140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19"/>
            </w:rPr>
            <w:id w:val="-1630237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74CCFA3" w14:textId="04BC57A3" w:rsidR="00BC263D" w:rsidRPr="00BC263D" w:rsidRDefault="0088272E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19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19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5F33B81C" w14:textId="7F1BB511" w:rsidR="00BC263D" w:rsidRPr="00BC263D" w:rsidRDefault="00BC263D" w:rsidP="00BC263D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>„nedopustil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som sa</w:t>
            </w: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závažného porušenia predpisov podľa článku 42 nariadenia Rady (ES) č. 1005/2008 alebo článku 90 nariadenia (ES) č. 1224/2009 alebo podľa iných právnych predpisov prijatých Európskym parlamentom a Radou v rámci SRP“</w:t>
            </w:r>
          </w:p>
          <w:p w14:paraId="18C680BA" w14:textId="77777777" w:rsidR="00BC263D" w:rsidRPr="00BC263D" w:rsidRDefault="00BC263D">
            <w:pPr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1C24760C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19"/>
            </w:rPr>
            <w:id w:val="-579981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EB38822" w14:textId="0761D91C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19"/>
                  </w:rPr>
                </w:pPr>
                <w:r w:rsidRPr="00BC263D">
                  <w:rPr>
                    <w:rFonts w:ascii="MS Gothic" w:eastAsia="MS Gothic" w:hAnsi="MS Gothic" w:cstheme="minorHAnsi" w:hint="eastAsia"/>
                    <w:b/>
                    <w:sz w:val="32"/>
                    <w:szCs w:val="19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333A020F" w14:textId="12131585" w:rsidR="00BC263D" w:rsidRPr="00BC263D" w:rsidRDefault="00BC263D" w:rsidP="00BC263D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>„nepodieľal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som sa</w:t>
            </w: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na prevádzkovaní, riadení alebo vlastníctve rybárskych plavidiel uvedených v zozname Únie plavidiel vykonávajúcich NNN rybolov podľa článku 40 ods. 3 nariadenia (ES) č. 1005/2008, alebo plavidla, ktoré sa plaví pod vlajkou krajín označených za nespolupracujúce tretie krajiny podľa článku 33 uvedeného nariadenia“</w:t>
            </w:r>
          </w:p>
          <w:p w14:paraId="487A6FEB" w14:textId="77777777" w:rsidR="00BC263D" w:rsidRPr="00BC263D" w:rsidRDefault="00BC263D">
            <w:pPr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02A1F0EB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19"/>
            </w:rPr>
            <w:id w:val="-2038113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DD15E83" w14:textId="5B892CF2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19"/>
                  </w:rPr>
                </w:pPr>
                <w:r w:rsidRPr="00BC263D">
                  <w:rPr>
                    <w:rFonts w:ascii="MS Gothic" w:eastAsia="MS Gothic" w:hAnsi="MS Gothic" w:cstheme="minorHAnsi" w:hint="eastAsia"/>
                    <w:b/>
                    <w:sz w:val="32"/>
                    <w:szCs w:val="19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34B78D6E" w14:textId="1976634A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>„nedopustil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som sa</w:t>
            </w: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niektorého z trestných činov proti životnému prostrediu uvedených v článkoch 3 a 4 smernice Európskeho parlamentu a Rady 2008/99/ES, ak sa žiadosť o podporu predkladá podľa článku 27 Nariadenia Rady (ES) č. 2021/1139“</w:t>
            </w:r>
          </w:p>
          <w:p w14:paraId="24238B41" w14:textId="77777777" w:rsidR="00BC263D" w:rsidRPr="00BC263D" w:rsidRDefault="00BC263D">
            <w:pPr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02256D49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-1784254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9A4129B" w14:textId="1F93254E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6885CD34" w14:textId="2C6043D4" w:rsidR="00BC263D" w:rsidRPr="00BC263D" w:rsidRDefault="00BC263D" w:rsidP="00BC263D">
            <w:pPr>
              <w:pStyle w:val="Bezriadkovania"/>
              <w:jc w:val="both"/>
              <w:rPr>
                <w:i/>
                <w:sz w:val="19"/>
                <w:szCs w:val="19"/>
              </w:rPr>
            </w:pPr>
            <w:r w:rsidRPr="00BC263D">
              <w:rPr>
                <w:i/>
                <w:sz w:val="19"/>
                <w:szCs w:val="19"/>
              </w:rPr>
              <w:t xml:space="preserve">„žiadateľ ani jeho štatutárny orgán, ani žiadny člen štatutárneho orgánu, ani prokurista/i, ani osoba splnomocnená zastupovať žiadateľa v konaní o </w:t>
            </w:r>
            <w:proofErr w:type="spellStart"/>
            <w:r w:rsidRPr="00BC263D">
              <w:rPr>
                <w:i/>
                <w:sz w:val="19"/>
                <w:szCs w:val="19"/>
              </w:rPr>
              <w:t>ŽoNFP</w:t>
            </w:r>
            <w:proofErr w:type="spellEnd"/>
            <w:r w:rsidRPr="00BC263D">
              <w:rPr>
                <w:i/>
                <w:sz w:val="19"/>
                <w:szCs w:val="19"/>
              </w:rPr>
              <w:t xml:space="preserve"> neboli právoplatne odsúdení za trestný čin korupcie, </w:t>
            </w:r>
            <w:r>
              <w:rPr>
                <w:i/>
                <w:sz w:val="19"/>
                <w:szCs w:val="19"/>
              </w:rPr>
              <w:br/>
            </w:r>
            <w:r w:rsidRPr="00BC263D">
              <w:rPr>
                <w:i/>
                <w:sz w:val="19"/>
                <w:szCs w:val="19"/>
              </w:rPr>
              <w:t>za trestný čin poškodzovania finančných záujmov Európskej únie, za trestný čin legalizácie príjmu z trestnej činnosti, za trestný čin založenia, zosnovania a podporovania zločineckej skupiny, za trestný čin machinácie pri verejnom obstarávaní a verejnej dražbe, alebo za trestný  čin uvedený v  §284,  285,  298  až 310,  alebo  trestný  čin uvedený  v §20,  21  a 337  v súvislosti s trestným činom uvedeným v §284, 285, 298 až 310 Trestného zákona“</w:t>
            </w:r>
          </w:p>
          <w:p w14:paraId="466A96BB" w14:textId="77777777" w:rsidR="00BC263D" w:rsidRPr="00BC263D" w:rsidRDefault="00BC263D">
            <w:pPr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4F11B184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480660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0DE4BD4" w14:textId="6B0AF614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53389496" w14:textId="282EC2C3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>„</w:t>
            </w:r>
            <w:r>
              <w:rPr>
                <w:rFonts w:asciiTheme="minorHAnsi" w:hAnsiTheme="minorHAnsi"/>
                <w:i/>
                <w:sz w:val="19"/>
                <w:szCs w:val="19"/>
              </w:rPr>
              <w:t>som</w:t>
            </w: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 xml:space="preserve"> zapísaný v registri partnerov verejného sektora v zmysle osobitného predpisu (zákon č. 315/2016 Z. z. </w:t>
            </w:r>
            <w:r>
              <w:rPr>
                <w:rFonts w:asciiTheme="minorHAnsi" w:hAnsiTheme="minorHAnsi"/>
                <w:i/>
                <w:sz w:val="19"/>
                <w:szCs w:val="19"/>
              </w:rPr>
              <w:br/>
            </w: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>o registri partnerov verejného sektora a o zmene a doplnení niektorých zákonov v znení neskorších predpisov)“</w:t>
            </w:r>
            <w:r w:rsidR="009B5C90">
              <w:rPr>
                <w:rFonts w:asciiTheme="minorHAnsi" w:hAnsiTheme="minorHAnsi"/>
                <w:i/>
                <w:sz w:val="19"/>
                <w:szCs w:val="19"/>
              </w:rPr>
              <w:t xml:space="preserve"> – </w:t>
            </w:r>
            <w:r w:rsidR="009B5C90" w:rsidRPr="009B5C90">
              <w:rPr>
                <w:rFonts w:asciiTheme="minorHAnsi" w:hAnsiTheme="minorHAnsi"/>
                <w:b/>
                <w:i/>
                <w:sz w:val="19"/>
                <w:szCs w:val="19"/>
              </w:rPr>
              <w:t>ak relevantné</w:t>
            </w:r>
            <w:r w:rsidR="009B5C90">
              <w:rPr>
                <w:rFonts w:asciiTheme="minorHAnsi" w:hAnsiTheme="minorHAnsi"/>
                <w:i/>
                <w:sz w:val="19"/>
                <w:szCs w:val="19"/>
              </w:rPr>
              <w:t xml:space="preserve"> </w:t>
            </w:r>
          </w:p>
          <w:p w14:paraId="1B0FFAB5" w14:textId="77777777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3B1FEF15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790253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4D404E5" w14:textId="1DD0D7D3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42169883" w14:textId="77777777" w:rsidR="00BC263D" w:rsidRPr="00BC263D" w:rsidRDefault="00BC263D" w:rsidP="00BC263D">
            <w:pPr>
              <w:pStyle w:val="Default"/>
              <w:jc w:val="both"/>
              <w:rPr>
                <w:rFonts w:asciiTheme="minorHAnsi" w:hAnsiTheme="minorHAnsi" w:cstheme="minorHAnsi"/>
                <w:i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  <w:t xml:space="preserve">„voči mne nie je vedený výkon rozhodnutia, ktorého predmetom je nútený výkon povinnosti zaplatiť peňažnú sumu, a to v celkovej súhrnnej výške vymáhaného nároku za všetky takto vykonávané exekúcie alebo iné výkony rozhodnutia vyššej 1% NFP požadovaného žiadateľom v podanej </w:t>
            </w:r>
            <w:proofErr w:type="spellStart"/>
            <w:r w:rsidRPr="00BC263D"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  <w:t>ŽoNFP</w:t>
            </w:r>
            <w:proofErr w:type="spellEnd"/>
            <w:r w:rsidRPr="00BC263D"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  <w:t xml:space="preserve">“, </w:t>
            </w:r>
          </w:p>
          <w:p w14:paraId="04CCAD45" w14:textId="77777777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730A848A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1489135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323C940" w14:textId="39C91EC0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 w:rsidRPr="00BC263D"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40ABA572" w14:textId="77777777" w:rsidR="00BC263D" w:rsidRPr="00BC263D" w:rsidRDefault="00BC263D" w:rsidP="00BC263D">
            <w:pPr>
              <w:pStyle w:val="Default"/>
              <w:jc w:val="both"/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  <w:t xml:space="preserve">„voči mne nie je vedený výkon rozhodnutia na plnenie inej povinnosti, ktorá nespočíva v zaplatení peňažnej sumy, pokiaľ táto nepeňažná povinnosť akokoľvek priamo lebo nepriamo súvisí s predloženým projektom“ </w:t>
            </w:r>
          </w:p>
          <w:p w14:paraId="1EEC872D" w14:textId="77777777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6086A88D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895168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58B8F00" w14:textId="0E92A218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00C0F265" w14:textId="0416D80A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 xml:space="preserve">„voči mne nie je vyhlásené konkurzné konanie ani povolená reštrukturalizácia a nie som v konkurze </w:t>
            </w:r>
            <w:r>
              <w:rPr>
                <w:rFonts w:asciiTheme="minorHAnsi" w:hAnsiTheme="minorHAnsi"/>
                <w:i/>
                <w:sz w:val="19"/>
                <w:szCs w:val="19"/>
              </w:rPr>
              <w:br/>
            </w: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>alebo v reštrukturalizácii alebo v likvidácii“</w:t>
            </w:r>
          </w:p>
          <w:p w14:paraId="05F9F05C" w14:textId="77777777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7A72BBE4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1791155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649C907" w14:textId="7A470A9E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 w:rsidRPr="00BC263D"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55E7D6FC" w14:textId="77777777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  <w:t>„nevykonávam a počas obdobia realizácie projektu a v období jeho udržateľnosti nebudem vykonávať nadväzujúce podnikateľské aktivity, ani poskytovať tretím subjektom žiadnu nepriamu štátnu pomoc, alebo inú formu výhody, ktorá na základe Zmluvy o fungovaní EÚ znamená porušenie pravidiel týkajúcich sa štátnej pomoci“</w:t>
            </w:r>
          </w:p>
          <w:p w14:paraId="77B1C8D6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</w:p>
        </w:tc>
      </w:tr>
      <w:tr w:rsidR="00BC263D" w:rsidRPr="00BC263D" w14:paraId="4CE0A2D9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435255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BE6964F" w14:textId="2CF75799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36D63A25" w14:textId="77777777" w:rsidR="00BC263D" w:rsidRDefault="00BC263D" w:rsidP="003C0577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„na oprávnené výdavky uvedené v projekte nežiadam o inú pomoc, resp. požadovanie inej pomoci je v súlade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br/>
            </w: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>s pravidlami kumulácie ustanovenými v príslušných právnych predpisov poskytovania štátnej pomoci a na tieto výdavky v minulosti nebol poskytnutý príspevok z verejných prostriedkov“</w:t>
            </w:r>
          </w:p>
          <w:p w14:paraId="18213450" w14:textId="7EF5CD69" w:rsidR="003C0577" w:rsidRPr="003C0577" w:rsidRDefault="003C0577" w:rsidP="003C0577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</w:pPr>
          </w:p>
        </w:tc>
      </w:tr>
      <w:tr w:rsidR="00BC263D" w:rsidRPr="00BC263D" w14:paraId="4E55414D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1099296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7BB783F" w14:textId="1E8F47D1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19F86F2C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iCs/>
                <w:sz w:val="19"/>
                <w:szCs w:val="19"/>
              </w:rPr>
            </w:pPr>
            <w:r w:rsidRPr="00BC263D">
              <w:rPr>
                <w:rFonts w:asciiTheme="minorHAnsi" w:hAnsiTheme="minorHAnsi"/>
                <w:i/>
                <w:iCs/>
                <w:sz w:val="19"/>
                <w:szCs w:val="19"/>
              </w:rPr>
              <w:t>„nemám právoplatným rozsudkom uložený trest zákazu prijímať dotácie alebo subvencie, trest zrušenia PO, trest zákazu prijímať pomoc a podporu poskytovanú z fondov EÚ, trest zákazu činnosti v súlade so zameraním projektu a podmienkami výzvy alebo trest zákazu účasti vo verejnom obstarávaní podľa zákona č. 91/2016 Z. z. o trestnej zodpovednosti právnických osôb a o zmene a doplnení niektorých zákonov v znení neskorších predpisov“</w:t>
            </w:r>
          </w:p>
          <w:p w14:paraId="0E00C369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</w:p>
        </w:tc>
      </w:tr>
      <w:tr w:rsidR="00BC263D" w:rsidRPr="00BC263D" w14:paraId="5CF6AA60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544573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9A6B969" w14:textId="4064D914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6FCBA970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 xml:space="preserve">„fyzická realizácia všetkých hlavných aktivít projektu nebola ku dňu predloženia </w:t>
            </w:r>
            <w:proofErr w:type="spellStart"/>
            <w:r w:rsidRPr="00BC263D">
              <w:rPr>
                <w:rFonts w:asciiTheme="minorHAnsi" w:hAnsiTheme="minorHAnsi"/>
                <w:i/>
                <w:sz w:val="19"/>
                <w:szCs w:val="19"/>
              </w:rPr>
              <w:t>ŽoNFP</w:t>
            </w:r>
            <w:proofErr w:type="spellEnd"/>
            <w:r w:rsidRPr="00BC263D">
              <w:rPr>
                <w:rFonts w:asciiTheme="minorHAnsi" w:hAnsiTheme="minorHAnsi"/>
                <w:i/>
                <w:sz w:val="19"/>
                <w:szCs w:val="19"/>
              </w:rPr>
              <w:t xml:space="preserve"> ukončená“</w:t>
            </w:r>
          </w:p>
          <w:p w14:paraId="5C239ACE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</w:p>
        </w:tc>
      </w:tr>
      <w:tr w:rsidR="00BC263D" w:rsidRPr="00BC263D" w14:paraId="3FEEC85F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980194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0EDE5E9" w14:textId="79C2DBCA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1954E17A" w14:textId="2B65D5FC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  <w:r w:rsidRPr="00BC263D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„neporušil som zákaz nelegálneho zamestnávania štátneho príslušníka tretej krajiny za obdobie 5-tich rokov predchád</w:t>
            </w:r>
            <w:bookmarkStart w:id="0" w:name="_GoBack"/>
            <w:bookmarkEnd w:id="0"/>
            <w:r w:rsidRPr="00BC263D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zajúcich podaniu </w:t>
            </w:r>
            <w:proofErr w:type="spellStart"/>
            <w:r w:rsidRPr="00BC263D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ŽoNFP</w:t>
            </w:r>
            <w:proofErr w:type="spellEnd"/>
            <w:r w:rsidRPr="00BC263D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“</w:t>
            </w:r>
          </w:p>
          <w:p w14:paraId="719A1A45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</w:p>
        </w:tc>
      </w:tr>
      <w:tr w:rsidR="00557BFE" w:rsidRPr="00BC263D" w14:paraId="2ED78468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-556394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1E9D7AA" w14:textId="4D29047B" w:rsidR="00557BFE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5F2B9D30" w14:textId="3A370C33" w:rsidR="000C22AF" w:rsidRPr="002D5BDC" w:rsidRDefault="000C22AF" w:rsidP="000C22AF">
            <w:pPr>
              <w:tabs>
                <w:tab w:val="left" w:pos="1695"/>
              </w:tabs>
              <w:jc w:val="both"/>
              <w:rPr>
                <w:rFonts w:asciiTheme="minorHAnsi" w:hAnsiTheme="minorHAnsi"/>
                <w:i/>
                <w:iCs/>
                <w:sz w:val="19"/>
                <w:szCs w:val="19"/>
              </w:rPr>
            </w:pPr>
            <w:r w:rsidRPr="002D5BDC">
              <w:rPr>
                <w:rFonts w:asciiTheme="minorHAnsi" w:hAnsiTheme="minorHAnsi"/>
                <w:i/>
                <w:iCs/>
                <w:sz w:val="19"/>
                <w:szCs w:val="19"/>
              </w:rPr>
              <w:t xml:space="preserve">„predložená projektová dokumentácia je úplná, je totožná s projektovou dokumentáciou, ktorá bola predmetom </w:t>
            </w:r>
            <w:ins w:id="1" w:author="Mitrík Vladimír" w:date="2025-05-27T07:20:00Z">
              <w:r w:rsidR="0081497A" w:rsidRPr="0081497A">
                <w:rPr>
                  <w:rFonts w:asciiTheme="minorHAnsi" w:hAnsiTheme="minorHAnsi"/>
                  <w:i/>
                  <w:iCs/>
                  <w:sz w:val="19"/>
                  <w:szCs w:val="19"/>
                </w:rPr>
                <w:t>konania o stavebnom zámere</w:t>
              </w:r>
            </w:ins>
            <w:del w:id="2" w:author="Mitrík Vladimír" w:date="2025-05-27T07:20:00Z">
              <w:r w:rsidRPr="002D5BDC" w:rsidDel="0081497A">
                <w:rPr>
                  <w:rFonts w:asciiTheme="minorHAnsi" w:hAnsiTheme="minorHAnsi"/>
                  <w:i/>
                  <w:iCs/>
                  <w:sz w:val="19"/>
                  <w:szCs w:val="19"/>
                </w:rPr>
                <w:delText>povoľovacieho konania</w:delText>
              </w:r>
            </w:del>
            <w:r w:rsidRPr="002D5BDC">
              <w:rPr>
                <w:rFonts w:asciiTheme="minorHAnsi" w:hAnsiTheme="minorHAnsi"/>
                <w:i/>
                <w:iCs/>
                <w:sz w:val="19"/>
                <w:szCs w:val="19"/>
              </w:rPr>
              <w:t xml:space="preserve"> a bola v tomto konaní overená“</w:t>
            </w:r>
          </w:p>
          <w:p w14:paraId="030340BF" w14:textId="77777777" w:rsidR="00557BFE" w:rsidRPr="00BC263D" w:rsidRDefault="00557BFE" w:rsidP="002D5BDC">
            <w:pPr>
              <w:tabs>
                <w:tab w:val="left" w:pos="1695"/>
              </w:tabs>
              <w:ind w:left="360"/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</w:pPr>
          </w:p>
        </w:tc>
      </w:tr>
      <w:tr w:rsidR="00557BFE" w:rsidRPr="00BC263D" w14:paraId="7F4F8E9C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1075011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4C3639BE" w14:textId="72CC388E" w:rsidR="00557BFE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5751FC79" w14:textId="4376BD6F" w:rsidR="00557BFE" w:rsidRPr="00BC263D" w:rsidRDefault="00BF4CC8" w:rsidP="002D5BDC">
            <w:pPr>
              <w:spacing w:after="240"/>
              <w:jc w:val="both"/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„</w:t>
            </w:r>
            <w:r w:rsidRPr="00BF4CC8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ako člen Monitorovacieho výboru PRH 21-27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, </w:t>
            </w:r>
            <w:r w:rsidR="00B126A3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nie som 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v</w:t>
            </w:r>
            <w:r w:rsidRPr="00BF4CC8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 konflikt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e</w:t>
            </w:r>
            <w:r w:rsidRPr="00BF4CC8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 záujmov ako potencionáln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y</w:t>
            </w:r>
            <w:r w:rsidRPr="00BF4CC8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 žiadateľ/prijímateľ z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 </w:t>
            </w:r>
            <w:r w:rsidRPr="00BF4CC8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P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RH </w:t>
            </w:r>
            <w:r w:rsidR="00B126A3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2021-2027“</w:t>
            </w:r>
            <w:r w:rsidR="00B34731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 -  </w:t>
            </w:r>
            <w:r w:rsidR="00B34731" w:rsidRPr="002D5BDC">
              <w:rPr>
                <w:rFonts w:asciiTheme="minorHAnsi" w:hAnsiTheme="minorHAnsi"/>
                <w:b/>
                <w:i/>
                <w:iCs/>
                <w:color w:val="000000"/>
                <w:sz w:val="19"/>
                <w:szCs w:val="19"/>
              </w:rPr>
              <w:t>ak relevantné</w:t>
            </w:r>
          </w:p>
        </w:tc>
      </w:tr>
    </w:tbl>
    <w:p w14:paraId="7619E892" w14:textId="6DB17569" w:rsidR="00340C29" w:rsidRDefault="00340C29">
      <w:pPr>
        <w:rPr>
          <w:rFonts w:asciiTheme="minorHAnsi" w:hAnsiTheme="minorHAnsi" w:cstheme="minorHAnsi"/>
          <w:sz w:val="22"/>
          <w:szCs w:val="22"/>
        </w:rPr>
      </w:pPr>
    </w:p>
    <w:p w14:paraId="5CB0DBAE" w14:textId="77777777" w:rsidR="00B34731" w:rsidRDefault="00B34731">
      <w:pPr>
        <w:rPr>
          <w:rFonts w:asciiTheme="minorHAnsi" w:hAnsiTheme="minorHAnsi" w:cstheme="minorHAnsi"/>
          <w:sz w:val="22"/>
          <w:szCs w:val="22"/>
        </w:rPr>
      </w:pPr>
    </w:p>
    <w:p w14:paraId="14048892" w14:textId="0CF814B8" w:rsidR="0024566F" w:rsidRDefault="0024566F">
      <w:pPr>
        <w:rPr>
          <w:rFonts w:asciiTheme="minorHAnsi" w:hAnsiTheme="minorHAnsi" w:cstheme="minorHAnsi"/>
          <w:sz w:val="22"/>
          <w:szCs w:val="22"/>
        </w:rPr>
      </w:pPr>
    </w:p>
    <w:p w14:paraId="243F9BDB" w14:textId="374ADF33" w:rsidR="0024566F" w:rsidRDefault="0024566F">
      <w:pPr>
        <w:rPr>
          <w:rFonts w:asciiTheme="minorHAnsi" w:hAnsiTheme="minorHAnsi" w:cstheme="minorHAnsi"/>
          <w:sz w:val="22"/>
          <w:szCs w:val="22"/>
        </w:rPr>
      </w:pPr>
    </w:p>
    <w:p w14:paraId="61E23619" w14:textId="0415CB19" w:rsidR="00F3611F" w:rsidRDefault="00F3611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V........................................, dňa .......................</w:t>
      </w:r>
    </w:p>
    <w:p w14:paraId="0FDD9880" w14:textId="2402B59A" w:rsidR="00F3611F" w:rsidRDefault="00F3611F">
      <w:pPr>
        <w:rPr>
          <w:rFonts w:asciiTheme="minorHAnsi" w:hAnsiTheme="minorHAnsi" w:cstheme="minorHAnsi"/>
          <w:sz w:val="22"/>
          <w:szCs w:val="22"/>
        </w:rPr>
      </w:pPr>
    </w:p>
    <w:p w14:paraId="16FDA9B1" w14:textId="2B32C2FB" w:rsidR="00F3611F" w:rsidRDefault="00F3611F">
      <w:pPr>
        <w:rPr>
          <w:rFonts w:asciiTheme="minorHAnsi" w:hAnsiTheme="minorHAnsi" w:cstheme="minorHAnsi"/>
          <w:sz w:val="22"/>
          <w:szCs w:val="22"/>
        </w:rPr>
      </w:pPr>
    </w:p>
    <w:p w14:paraId="556EF092" w14:textId="77777777" w:rsidR="00BC263D" w:rsidRDefault="00BC263D">
      <w:pPr>
        <w:rPr>
          <w:rFonts w:asciiTheme="minorHAnsi" w:hAnsiTheme="minorHAnsi" w:cstheme="minorHAnsi"/>
          <w:sz w:val="22"/>
          <w:szCs w:val="22"/>
        </w:rPr>
      </w:pPr>
    </w:p>
    <w:p w14:paraId="46FA1C20" w14:textId="77777777" w:rsidR="00F3611F" w:rsidRDefault="00F3611F">
      <w:pPr>
        <w:rPr>
          <w:rFonts w:asciiTheme="minorHAnsi" w:hAnsiTheme="minorHAnsi" w:cstheme="minorHAnsi"/>
          <w:sz w:val="22"/>
          <w:szCs w:val="22"/>
        </w:rPr>
      </w:pPr>
    </w:p>
    <w:p w14:paraId="27D56E3A" w14:textId="5C5B976C" w:rsidR="00F3611F" w:rsidRDefault="00F3611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Podpis: .................................................</w:t>
      </w:r>
    </w:p>
    <w:p w14:paraId="0DF6E543" w14:textId="53C5F748" w:rsidR="00F3611F" w:rsidRDefault="00F3611F">
      <w:pPr>
        <w:rPr>
          <w:rFonts w:asciiTheme="minorHAnsi" w:hAnsiTheme="minorHAnsi" w:cstheme="minorHAnsi"/>
          <w:sz w:val="22"/>
          <w:szCs w:val="22"/>
        </w:rPr>
      </w:pPr>
    </w:p>
    <w:p w14:paraId="2DB4BD3E" w14:textId="77777777" w:rsidR="00BC263D" w:rsidRDefault="00BC263D" w:rsidP="00F3611F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  <w:u w:val="single"/>
        </w:rPr>
      </w:pPr>
    </w:p>
    <w:p w14:paraId="0EDB7263" w14:textId="77777777" w:rsidR="00BC263D" w:rsidRDefault="00BC263D" w:rsidP="00F3611F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  <w:u w:val="single"/>
        </w:rPr>
      </w:pPr>
    </w:p>
    <w:p w14:paraId="451EF0E8" w14:textId="77777777" w:rsidR="00BC263D" w:rsidRDefault="00BC263D" w:rsidP="00F3611F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  <w:u w:val="single"/>
        </w:rPr>
      </w:pPr>
    </w:p>
    <w:p w14:paraId="05FC27B4" w14:textId="77777777" w:rsidR="00BC263D" w:rsidRDefault="00BC263D" w:rsidP="00F3611F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</w:rPr>
      </w:pPr>
    </w:p>
    <w:p w14:paraId="53019902" w14:textId="77777777" w:rsidR="00BC263D" w:rsidRDefault="00BC263D" w:rsidP="00F3611F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</w:rPr>
      </w:pPr>
    </w:p>
    <w:p w14:paraId="34F60F23" w14:textId="7806242C" w:rsidR="00BC263D" w:rsidRDefault="00BC263D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  <w:u w:val="single"/>
        </w:rPr>
      </w:pPr>
      <w:r w:rsidRPr="00BC263D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Príspevok je možné poskytnúť žiadateľovi, len </w:t>
      </w:r>
      <w:r w:rsidR="00594F57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v takom prípade, </w:t>
      </w:r>
      <w:r w:rsidRPr="00BC263D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>ak</w:t>
      </w:r>
      <w:r w:rsidR="00594F57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 spĺňa všetky zákonom stanovené povinnosti</w:t>
      </w:r>
      <w:r w:rsid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, </w:t>
      </w:r>
      <w:proofErr w:type="spellStart"/>
      <w:r w:rsid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>t.j</w:t>
      </w:r>
      <w:proofErr w:type="spellEnd"/>
      <w:r w:rsid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. žiadateľ vybral všetky vyššie uvedené tvrdenia - </w:t>
      </w:r>
      <w:r w:rsidR="00594F57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 (v zmysle trestného zákona, </w:t>
      </w:r>
      <w:r w:rsidR="00594F57" w:rsidRPr="00594F57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>nariadenia Rady (ES) alebo podľa iných právnych predpisov prijatých Európskym parlamentom a Radou v rámci SRP,</w:t>
      </w:r>
      <w:r w:rsidR="00594F57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 </w:t>
      </w:r>
      <w:r w:rsid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v zmysle </w:t>
      </w:r>
      <w:r w:rsidR="00594F57" w:rsidRP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>zákona č. 315/2016</w:t>
      </w:r>
      <w:r w:rsid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 (ak je pre žiadateľa relevantné)</w:t>
      </w:r>
      <w:r w:rsidR="00594F57" w:rsidRP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, exekučného poriadku, zákona č. 328/1991 Zb. o konkurze a vyrovnaní v znení neskorších predpisov, ktorý bol účinný pred zákonom č. 7/2005 Z. z. o konkurze a reštrukturalizácii v znení neskorších predpisov, zákona č. 91/2016 Z. z. o trestnej zodpovednosti právnických osôb, v súlade s čl. 63 ods. 6 NSU, zákona č. 82/2005 Z. z. o nelegálnej práci a nelegálnom zamestnávaní, </w:t>
      </w:r>
    </w:p>
    <w:sectPr w:rsidR="00BC263D" w:rsidSect="003C0577">
      <w:headerReference w:type="default" r:id="rId8"/>
      <w:headerReference w:type="first" r:id="rId9"/>
      <w:pgSz w:w="11906" w:h="16838"/>
      <w:pgMar w:top="2181" w:right="1134" w:bottom="567" w:left="1134" w:header="142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D6060" w14:textId="77777777" w:rsidR="005371CE" w:rsidRDefault="005371CE" w:rsidP="005A4863">
      <w:r>
        <w:separator/>
      </w:r>
    </w:p>
  </w:endnote>
  <w:endnote w:type="continuationSeparator" w:id="0">
    <w:p w14:paraId="3D207DCF" w14:textId="77777777" w:rsidR="005371CE" w:rsidRDefault="005371CE" w:rsidP="005A4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3B79B" w14:textId="77777777" w:rsidR="005371CE" w:rsidRDefault="005371CE" w:rsidP="005A4863">
      <w:r>
        <w:separator/>
      </w:r>
    </w:p>
  </w:footnote>
  <w:footnote w:type="continuationSeparator" w:id="0">
    <w:p w14:paraId="28B984F6" w14:textId="77777777" w:rsidR="005371CE" w:rsidRDefault="005371CE" w:rsidP="005A4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802E7" w14:textId="77777777" w:rsidR="003B7941" w:rsidRDefault="003B7941" w:rsidP="00BC263D">
    <w:pPr>
      <w:pStyle w:val="Hlavika"/>
      <w:ind w:left="-567"/>
      <w:rPr>
        <w:rFonts w:asciiTheme="minorHAnsi" w:hAnsiTheme="minorHAnsi"/>
        <w:sz w:val="18"/>
      </w:rPr>
    </w:pPr>
  </w:p>
  <w:p w14:paraId="0FBDA2C7" w14:textId="7E77294A" w:rsidR="005A4863" w:rsidRPr="002266E3" w:rsidRDefault="00477DC3" w:rsidP="00BC263D">
    <w:pPr>
      <w:pStyle w:val="Hlavika"/>
      <w:ind w:left="-567"/>
      <w:rPr>
        <w:rFonts w:asciiTheme="minorHAnsi" w:hAnsiTheme="minorHAnsi"/>
        <w:sz w:val="18"/>
      </w:rPr>
    </w:pPr>
    <w:r w:rsidRPr="00FC3720">
      <w:rPr>
        <w:rFonts w:asciiTheme="minorHAnsi" w:hAnsiTheme="minorHAnsi"/>
        <w:sz w:val="18"/>
      </w:rPr>
      <w:t xml:space="preserve">Príloha </w:t>
    </w:r>
    <w:r w:rsidR="00FC3720" w:rsidRPr="00FC3720">
      <w:rPr>
        <w:rFonts w:asciiTheme="minorHAnsi" w:hAnsiTheme="minorHAnsi"/>
        <w:sz w:val="18"/>
      </w:rPr>
      <w:t xml:space="preserve">výzvy </w:t>
    </w:r>
    <w:r w:rsidRPr="00FC3720">
      <w:rPr>
        <w:rFonts w:asciiTheme="minorHAnsi" w:hAnsiTheme="minorHAnsi"/>
        <w:sz w:val="18"/>
      </w:rPr>
      <w:t>č.9 Č</w:t>
    </w:r>
    <w:r w:rsidR="00E75709" w:rsidRPr="00FC3720">
      <w:rPr>
        <w:rFonts w:asciiTheme="minorHAnsi" w:hAnsiTheme="minorHAnsi"/>
        <w:sz w:val="18"/>
      </w:rPr>
      <w:t>estné</w:t>
    </w:r>
    <w:r w:rsidR="00E75709">
      <w:rPr>
        <w:rFonts w:asciiTheme="minorHAnsi" w:hAnsiTheme="minorHAnsi"/>
        <w:sz w:val="18"/>
      </w:rPr>
      <w:t xml:space="preserve"> vyhlásenie žiadateľa</w:t>
    </w:r>
    <w:r>
      <w:rPr>
        <w:rFonts w:asciiTheme="minorHAnsi" w:hAnsiTheme="minorHAnsi"/>
        <w:sz w:val="18"/>
      </w:rPr>
      <w:t xml:space="preserve"> – ďalšie skutočnosti</w:t>
    </w:r>
  </w:p>
  <w:p w14:paraId="791A72F2" w14:textId="4D17934E" w:rsidR="005A4863" w:rsidRDefault="005A4863" w:rsidP="005A4863">
    <w:pPr>
      <w:pStyle w:val="Hlavika"/>
      <w:rPr>
        <w:sz w:val="18"/>
      </w:rPr>
    </w:pPr>
  </w:p>
  <w:p w14:paraId="52260AFB" w14:textId="309373C8" w:rsidR="004155FA" w:rsidRDefault="005A4863" w:rsidP="004155FA">
    <w:pPr>
      <w:pStyle w:val="Hlavika"/>
      <w:rPr>
        <w:rFonts w:cs="Tahoma"/>
        <w:i/>
      </w:rPr>
    </w:pPr>
    <w:r>
      <w:rPr>
        <w:sz w:val="18"/>
      </w:rPr>
      <w:tab/>
    </w:r>
  </w:p>
  <w:p w14:paraId="18801B0C" w14:textId="62B0BF9F" w:rsidR="004155FA" w:rsidRDefault="004155FA" w:rsidP="004155FA">
    <w:pPr>
      <w:pStyle w:val="Hlavika"/>
    </w:pPr>
    <w:r>
      <w:tab/>
    </w:r>
  </w:p>
  <w:p w14:paraId="2538DE32" w14:textId="7370A8F9" w:rsidR="004155FA" w:rsidRPr="0053116B" w:rsidRDefault="003C0577" w:rsidP="0053116B">
    <w:pPr>
      <w:pStyle w:val="Hlavika"/>
      <w:rPr>
        <w:rFonts w:cs="Tahoma"/>
        <w:i/>
      </w:rPr>
    </w:pPr>
    <w:r w:rsidRPr="003C0577">
      <w:rPr>
        <w:noProof/>
      </w:rPr>
      <w:drawing>
        <wp:anchor distT="0" distB="0" distL="114300" distR="114300" simplePos="0" relativeHeight="251659264" behindDoc="0" locked="0" layoutInCell="1" allowOverlap="1" wp14:anchorId="440F3FEF" wp14:editId="181487D2">
          <wp:simplePos x="0" y="0"/>
          <wp:positionH relativeFrom="column">
            <wp:posOffset>0</wp:posOffset>
          </wp:positionH>
          <wp:positionV relativeFrom="paragraph">
            <wp:posOffset>175895</wp:posOffset>
          </wp:positionV>
          <wp:extent cx="1341967" cy="303519"/>
          <wp:effectExtent l="0" t="0" r="0" b="1905"/>
          <wp:wrapNone/>
          <wp:docPr id="29" name="Obrázo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a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1967" cy="303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C0577">
      <w:rPr>
        <w:noProof/>
      </w:rPr>
      <w:drawing>
        <wp:anchor distT="0" distB="0" distL="114300" distR="114300" simplePos="0" relativeHeight="251660288" behindDoc="0" locked="0" layoutInCell="1" allowOverlap="1" wp14:anchorId="66AB4E84" wp14:editId="54F005E1">
          <wp:simplePos x="0" y="0"/>
          <wp:positionH relativeFrom="column">
            <wp:posOffset>2224405</wp:posOffset>
          </wp:positionH>
          <wp:positionV relativeFrom="paragraph">
            <wp:posOffset>0</wp:posOffset>
          </wp:positionV>
          <wp:extent cx="826936" cy="589618"/>
          <wp:effectExtent l="0" t="0" r="0" b="1270"/>
          <wp:wrapNone/>
          <wp:docPr id="30" name="Obrázok 30" descr="C:\Users\Branislav.capla\AppData\Local\Microsoft\Windows\INetCache\Content.Word\LOGO PRH 2021-2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ranislav.capla\AppData\Local\Microsoft\Windows\INetCache\Content.Word\LOGO PRH 2021-2027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936" cy="589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0577">
      <w:rPr>
        <w:noProof/>
      </w:rPr>
      <w:drawing>
        <wp:anchor distT="0" distB="0" distL="114300" distR="114300" simplePos="0" relativeHeight="251661312" behindDoc="0" locked="0" layoutInCell="1" allowOverlap="1" wp14:anchorId="171E601C" wp14:editId="0359BDB6">
          <wp:simplePos x="0" y="0"/>
          <wp:positionH relativeFrom="column">
            <wp:posOffset>4476115</wp:posOffset>
          </wp:positionH>
          <wp:positionV relativeFrom="paragraph">
            <wp:posOffset>185420</wp:posOffset>
          </wp:positionV>
          <wp:extent cx="999066" cy="312750"/>
          <wp:effectExtent l="0" t="0" r="0" b="0"/>
          <wp:wrapNone/>
          <wp:docPr id="31" name="Obrázok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9066" cy="312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6B8B922" w14:textId="5914E096" w:rsidR="005A4863" w:rsidRPr="005A4863" w:rsidRDefault="005A4863" w:rsidP="005A4863">
    <w:pPr>
      <w:pStyle w:val="Hlavika"/>
      <w:rPr>
        <w:sz w:val="18"/>
      </w:rPr>
    </w:pPr>
    <w:r>
      <w:rPr>
        <w:sz w:val="18"/>
      </w:rPr>
      <w:tab/>
    </w:r>
    <w:r w:rsidR="00E75709">
      <w:rPr>
        <w:sz w:val="18"/>
      </w:rPr>
      <w:t xml:space="preserve">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1C4FE" w14:textId="538F2EC4" w:rsidR="00F17690" w:rsidRDefault="00F17690" w:rsidP="00F17690">
    <w:pPr>
      <w:pStyle w:val="Hlavika"/>
      <w:tabs>
        <w:tab w:val="clear" w:pos="4536"/>
        <w:tab w:val="clear" w:pos="9072"/>
        <w:tab w:val="left" w:pos="23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E21DB"/>
    <w:multiLevelType w:val="hybridMultilevel"/>
    <w:tmpl w:val="08A066D8"/>
    <w:lvl w:ilvl="0" w:tplc="3A9E4C4A">
      <w:start w:val="1"/>
      <w:numFmt w:val="lowerLetter"/>
      <w:lvlText w:val="%1)"/>
      <w:lvlJc w:val="left"/>
      <w:pPr>
        <w:ind w:left="7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0" w:hanging="360"/>
      </w:pPr>
    </w:lvl>
    <w:lvl w:ilvl="2" w:tplc="041B001B" w:tentative="1">
      <w:start w:val="1"/>
      <w:numFmt w:val="lowerRoman"/>
      <w:lvlText w:val="%3."/>
      <w:lvlJc w:val="right"/>
      <w:pPr>
        <w:ind w:left="2150" w:hanging="180"/>
      </w:pPr>
    </w:lvl>
    <w:lvl w:ilvl="3" w:tplc="041B000F" w:tentative="1">
      <w:start w:val="1"/>
      <w:numFmt w:val="decimal"/>
      <w:lvlText w:val="%4."/>
      <w:lvlJc w:val="left"/>
      <w:pPr>
        <w:ind w:left="2870" w:hanging="360"/>
      </w:pPr>
    </w:lvl>
    <w:lvl w:ilvl="4" w:tplc="041B0019" w:tentative="1">
      <w:start w:val="1"/>
      <w:numFmt w:val="lowerLetter"/>
      <w:lvlText w:val="%5."/>
      <w:lvlJc w:val="left"/>
      <w:pPr>
        <w:ind w:left="3590" w:hanging="360"/>
      </w:pPr>
    </w:lvl>
    <w:lvl w:ilvl="5" w:tplc="041B001B" w:tentative="1">
      <w:start w:val="1"/>
      <w:numFmt w:val="lowerRoman"/>
      <w:lvlText w:val="%6."/>
      <w:lvlJc w:val="right"/>
      <w:pPr>
        <w:ind w:left="4310" w:hanging="180"/>
      </w:pPr>
    </w:lvl>
    <w:lvl w:ilvl="6" w:tplc="041B000F" w:tentative="1">
      <w:start w:val="1"/>
      <w:numFmt w:val="decimal"/>
      <w:lvlText w:val="%7."/>
      <w:lvlJc w:val="left"/>
      <w:pPr>
        <w:ind w:left="5030" w:hanging="360"/>
      </w:pPr>
    </w:lvl>
    <w:lvl w:ilvl="7" w:tplc="041B0019" w:tentative="1">
      <w:start w:val="1"/>
      <w:numFmt w:val="lowerLetter"/>
      <w:lvlText w:val="%8."/>
      <w:lvlJc w:val="left"/>
      <w:pPr>
        <w:ind w:left="5750" w:hanging="360"/>
      </w:pPr>
    </w:lvl>
    <w:lvl w:ilvl="8" w:tplc="041B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" w15:restartNumberingAfterBreak="0">
    <w:nsid w:val="292536C7"/>
    <w:multiLevelType w:val="hybridMultilevel"/>
    <w:tmpl w:val="210295EE"/>
    <w:lvl w:ilvl="0" w:tplc="355A0F30">
      <w:start w:val="16"/>
      <w:numFmt w:val="bullet"/>
      <w:lvlText w:val="-"/>
      <w:lvlJc w:val="left"/>
      <w:pPr>
        <w:ind w:left="951" w:hanging="360"/>
      </w:pPr>
      <w:rPr>
        <w:rFonts w:ascii="Calibri" w:eastAsia="Times New Roman" w:hAnsi="Calibri" w:cs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2" w15:restartNumberingAfterBreak="0">
    <w:nsid w:val="2BE9520B"/>
    <w:multiLevelType w:val="multilevel"/>
    <w:tmpl w:val="3798233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3" w15:restartNumberingAfterBreak="0">
    <w:nsid w:val="3AE34A8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5E3A81"/>
    <w:multiLevelType w:val="hybridMultilevel"/>
    <w:tmpl w:val="6D4EDFC8"/>
    <w:lvl w:ilvl="0" w:tplc="DD963F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741EC"/>
    <w:multiLevelType w:val="hybridMultilevel"/>
    <w:tmpl w:val="1F7E6F9A"/>
    <w:lvl w:ilvl="0" w:tplc="838CF372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E2A5D"/>
    <w:multiLevelType w:val="multilevel"/>
    <w:tmpl w:val="1A88445E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trík Vladimír">
    <w15:presenceInfo w15:providerId="AD" w15:userId="S-1-5-21-3495560190-2307090886-770446312-197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863"/>
    <w:rsid w:val="0009412C"/>
    <w:rsid w:val="000B605C"/>
    <w:rsid w:val="000C22AF"/>
    <w:rsid w:val="000F42B2"/>
    <w:rsid w:val="0010622C"/>
    <w:rsid w:val="00107393"/>
    <w:rsid w:val="00111A16"/>
    <w:rsid w:val="00126F90"/>
    <w:rsid w:val="00164679"/>
    <w:rsid w:val="00173A92"/>
    <w:rsid w:val="00185A1B"/>
    <w:rsid w:val="00187BE0"/>
    <w:rsid w:val="001A6AE2"/>
    <w:rsid w:val="001B7D65"/>
    <w:rsid w:val="002266E3"/>
    <w:rsid w:val="00234269"/>
    <w:rsid w:val="0024566F"/>
    <w:rsid w:val="002C2A1E"/>
    <w:rsid w:val="002C60C3"/>
    <w:rsid w:val="002D464C"/>
    <w:rsid w:val="002D5BDC"/>
    <w:rsid w:val="002E3397"/>
    <w:rsid w:val="00333280"/>
    <w:rsid w:val="00340C29"/>
    <w:rsid w:val="003419F2"/>
    <w:rsid w:val="00345A76"/>
    <w:rsid w:val="00365BAA"/>
    <w:rsid w:val="0039216D"/>
    <w:rsid w:val="00392576"/>
    <w:rsid w:val="003936C1"/>
    <w:rsid w:val="003A5628"/>
    <w:rsid w:val="003B43F6"/>
    <w:rsid w:val="003B7160"/>
    <w:rsid w:val="003B7941"/>
    <w:rsid w:val="003C0577"/>
    <w:rsid w:val="003C47E2"/>
    <w:rsid w:val="003D74E3"/>
    <w:rsid w:val="003E6941"/>
    <w:rsid w:val="004142BA"/>
    <w:rsid w:val="004155FA"/>
    <w:rsid w:val="004208B7"/>
    <w:rsid w:val="00421F99"/>
    <w:rsid w:val="004322AE"/>
    <w:rsid w:val="00433D14"/>
    <w:rsid w:val="00440B08"/>
    <w:rsid w:val="00442456"/>
    <w:rsid w:val="00444E09"/>
    <w:rsid w:val="00461D7C"/>
    <w:rsid w:val="00477DC3"/>
    <w:rsid w:val="004B26BA"/>
    <w:rsid w:val="004B2AC4"/>
    <w:rsid w:val="004C50DB"/>
    <w:rsid w:val="005053B2"/>
    <w:rsid w:val="00520995"/>
    <w:rsid w:val="0053116B"/>
    <w:rsid w:val="005371CE"/>
    <w:rsid w:val="00557BFE"/>
    <w:rsid w:val="00582F0E"/>
    <w:rsid w:val="00594F57"/>
    <w:rsid w:val="00596C64"/>
    <w:rsid w:val="005A4863"/>
    <w:rsid w:val="005B1BE8"/>
    <w:rsid w:val="005D059E"/>
    <w:rsid w:val="005E1570"/>
    <w:rsid w:val="006166DA"/>
    <w:rsid w:val="00640884"/>
    <w:rsid w:val="006633F8"/>
    <w:rsid w:val="00665A31"/>
    <w:rsid w:val="006D2ABA"/>
    <w:rsid w:val="006E7565"/>
    <w:rsid w:val="00703446"/>
    <w:rsid w:val="007074ED"/>
    <w:rsid w:val="00774AED"/>
    <w:rsid w:val="007848B9"/>
    <w:rsid w:val="007970A7"/>
    <w:rsid w:val="007A6FD4"/>
    <w:rsid w:val="007D605F"/>
    <w:rsid w:val="007E2450"/>
    <w:rsid w:val="0081497A"/>
    <w:rsid w:val="008261F9"/>
    <w:rsid w:val="00836549"/>
    <w:rsid w:val="00854426"/>
    <w:rsid w:val="008549D2"/>
    <w:rsid w:val="0088272E"/>
    <w:rsid w:val="008A0140"/>
    <w:rsid w:val="008A3DE0"/>
    <w:rsid w:val="008A6CCB"/>
    <w:rsid w:val="008C0515"/>
    <w:rsid w:val="008D137B"/>
    <w:rsid w:val="009055EA"/>
    <w:rsid w:val="00922825"/>
    <w:rsid w:val="00932544"/>
    <w:rsid w:val="009366E4"/>
    <w:rsid w:val="009501AA"/>
    <w:rsid w:val="00951A2A"/>
    <w:rsid w:val="00951A67"/>
    <w:rsid w:val="009B319B"/>
    <w:rsid w:val="009B5C90"/>
    <w:rsid w:val="009B7286"/>
    <w:rsid w:val="00A06750"/>
    <w:rsid w:val="00A75E2E"/>
    <w:rsid w:val="00A94715"/>
    <w:rsid w:val="00AA0780"/>
    <w:rsid w:val="00B02F43"/>
    <w:rsid w:val="00B126A3"/>
    <w:rsid w:val="00B26B7A"/>
    <w:rsid w:val="00B34731"/>
    <w:rsid w:val="00B9026A"/>
    <w:rsid w:val="00BB2DC2"/>
    <w:rsid w:val="00BC263D"/>
    <w:rsid w:val="00BF4CC8"/>
    <w:rsid w:val="00C01FF1"/>
    <w:rsid w:val="00C1290B"/>
    <w:rsid w:val="00C37C17"/>
    <w:rsid w:val="00C6411D"/>
    <w:rsid w:val="00C76A80"/>
    <w:rsid w:val="00CC20E5"/>
    <w:rsid w:val="00CD7D39"/>
    <w:rsid w:val="00CF5011"/>
    <w:rsid w:val="00D35DE5"/>
    <w:rsid w:val="00D63AE9"/>
    <w:rsid w:val="00D94EF4"/>
    <w:rsid w:val="00DA630B"/>
    <w:rsid w:val="00DC7873"/>
    <w:rsid w:val="00DF047A"/>
    <w:rsid w:val="00E018F6"/>
    <w:rsid w:val="00E0337F"/>
    <w:rsid w:val="00E31A4A"/>
    <w:rsid w:val="00E41DBD"/>
    <w:rsid w:val="00E75709"/>
    <w:rsid w:val="00E87B57"/>
    <w:rsid w:val="00EE52E7"/>
    <w:rsid w:val="00F13613"/>
    <w:rsid w:val="00F17690"/>
    <w:rsid w:val="00F339E0"/>
    <w:rsid w:val="00F3611F"/>
    <w:rsid w:val="00F7669A"/>
    <w:rsid w:val="00F76F5C"/>
    <w:rsid w:val="00F804C2"/>
    <w:rsid w:val="00F850D8"/>
    <w:rsid w:val="00F9238F"/>
    <w:rsid w:val="00FC3720"/>
    <w:rsid w:val="00FF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9408F6"/>
  <w15:chartTrackingRefBased/>
  <w15:docId w15:val="{3FD6C9FF-02D1-4D02-A445-7B9295A4A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03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next w:val="Normlny"/>
    <w:link w:val="Nadpis1Char"/>
    <w:uiPriority w:val="9"/>
    <w:unhideWhenUsed/>
    <w:qFormat/>
    <w:rsid w:val="00340C29"/>
    <w:pPr>
      <w:keepNext/>
      <w:keepLines/>
      <w:spacing w:after="0" w:line="260" w:lineRule="auto"/>
      <w:ind w:left="10" w:hanging="10"/>
      <w:outlineLvl w:val="0"/>
    </w:pPr>
    <w:rPr>
      <w:rFonts w:ascii="Arial" w:eastAsia="Arial" w:hAnsi="Arial" w:cs="Arial"/>
      <w:b/>
      <w:color w:val="0064A3"/>
      <w:sz w:val="4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A486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A4863"/>
  </w:style>
  <w:style w:type="paragraph" w:styleId="Pta">
    <w:name w:val="footer"/>
    <w:basedOn w:val="Normlny"/>
    <w:link w:val="PtaChar"/>
    <w:uiPriority w:val="99"/>
    <w:unhideWhenUsed/>
    <w:rsid w:val="005A486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A4863"/>
  </w:style>
  <w:style w:type="table" w:styleId="Mriekatabuky">
    <w:name w:val="Table Grid"/>
    <w:basedOn w:val="Normlnatabuka"/>
    <w:uiPriority w:val="39"/>
    <w:rsid w:val="007E2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semiHidden/>
    <w:rsid w:val="007E2450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7E2450"/>
    <w:rPr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semiHidden/>
    <w:rsid w:val="007E2450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24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2450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aliases w:val="body,Odsek zoznamu2,Colorful List - Accent 11"/>
    <w:basedOn w:val="Normlny"/>
    <w:link w:val="OdsekzoznamuChar"/>
    <w:uiPriority w:val="34"/>
    <w:qFormat/>
    <w:rsid w:val="007E2450"/>
    <w:pPr>
      <w:ind w:left="720"/>
      <w:contextualSpacing/>
    </w:pPr>
  </w:style>
  <w:style w:type="character" w:styleId="Odkaznavysvetlivku">
    <w:name w:val="endnote reference"/>
    <w:basedOn w:val="Predvolenpsmoodseku"/>
    <w:semiHidden/>
    <w:rsid w:val="00CC20E5"/>
    <w:rPr>
      <w:vertAlign w:val="superscript"/>
    </w:rPr>
  </w:style>
  <w:style w:type="character" w:styleId="Odkaznapoznmkupodiarou">
    <w:name w:val="footnote reference"/>
    <w:basedOn w:val="Predvolenpsmoodseku"/>
    <w:semiHidden/>
    <w:rsid w:val="003936C1"/>
    <w:rPr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3936C1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3936C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Hypertextovprepojenie">
    <w:name w:val="Hyperlink"/>
    <w:basedOn w:val="Predvolenpsmoodseku"/>
    <w:rsid w:val="008C0515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A0780"/>
    <w:rPr>
      <w:color w:val="954F72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33F8"/>
    <w:rPr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33F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Colorful List - Accent 11 Char"/>
    <w:link w:val="Odsekzoznamu"/>
    <w:uiPriority w:val="34"/>
    <w:locked/>
    <w:rsid w:val="00365BAA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Svetlmriekazvraznenie1">
    <w:name w:val="Light Grid Accent 1"/>
    <w:basedOn w:val="Normlnatabuka"/>
    <w:uiPriority w:val="62"/>
    <w:rsid w:val="00365BAA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character" w:customStyle="1" w:styleId="Nadpis1Char">
    <w:name w:val="Nadpis 1 Char"/>
    <w:basedOn w:val="Predvolenpsmoodseku"/>
    <w:link w:val="Nadpis1"/>
    <w:uiPriority w:val="9"/>
    <w:rsid w:val="00340C29"/>
    <w:rPr>
      <w:rFonts w:ascii="Arial" w:eastAsia="Arial" w:hAnsi="Arial" w:cs="Arial"/>
      <w:b/>
      <w:color w:val="0064A3"/>
      <w:sz w:val="42"/>
      <w:lang w:eastAsia="sk-SK"/>
    </w:rPr>
  </w:style>
  <w:style w:type="paragraph" w:styleId="Bezriadkovania">
    <w:name w:val="No Spacing"/>
    <w:uiPriority w:val="1"/>
    <w:qFormat/>
    <w:rsid w:val="00BC263D"/>
    <w:pPr>
      <w:spacing w:after="0" w:line="240" w:lineRule="auto"/>
    </w:pPr>
  </w:style>
  <w:style w:type="paragraph" w:customStyle="1" w:styleId="Default">
    <w:name w:val="Default"/>
    <w:rsid w:val="00BC26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6419D-53B9-406D-9CC4-67E8B00DE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Pôdohospodárska platobná agentúra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Kužma Emil</dc:creator>
  <cp:keywords/>
  <dc:description/>
  <cp:lastModifiedBy>Mitrík Vladimír</cp:lastModifiedBy>
  <cp:revision>2</cp:revision>
  <cp:lastPrinted>2024-12-11T08:50:00Z</cp:lastPrinted>
  <dcterms:created xsi:type="dcterms:W3CDTF">2025-05-27T05:21:00Z</dcterms:created>
  <dcterms:modified xsi:type="dcterms:W3CDTF">2025-05-27T05:21:00Z</dcterms:modified>
</cp:coreProperties>
</file>